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96"/>
        <w:gridCol w:w="1559"/>
      </w:tblGrid>
      <w:tr w:rsidR="007C4A17" w:rsidRPr="0050404E" w:rsidTr="00DC66D5">
        <w:trPr>
          <w:trHeight w:val="268"/>
        </w:trPr>
        <w:tc>
          <w:tcPr>
            <w:tcW w:w="1276" w:type="dxa"/>
            <w:vMerge w:val="restart"/>
            <w:vAlign w:val="center"/>
          </w:tcPr>
          <w:p w:rsidR="007C4A17" w:rsidRPr="0050404E" w:rsidRDefault="007C4A17" w:rsidP="00DC66D5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>
                  <wp:extent cx="451485" cy="474980"/>
                  <wp:effectExtent l="19050" t="0" r="5715" b="0"/>
                  <wp:docPr id="5" name="Picture 5" descr="LOGO ACTU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ACTU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vAlign w:val="center"/>
          </w:tcPr>
          <w:p w:rsidR="007C4A17" w:rsidRPr="0050404E" w:rsidRDefault="007C4A17" w:rsidP="00DC66D5">
            <w:pPr>
              <w:pStyle w:val="Header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24"/>
                <w:szCs w:val="16"/>
              </w:rPr>
              <w:t>GI SCHOOL</w:t>
            </w:r>
          </w:p>
        </w:tc>
        <w:tc>
          <w:tcPr>
            <w:tcW w:w="1559" w:type="dxa"/>
            <w:vAlign w:val="center"/>
          </w:tcPr>
          <w:p w:rsidR="007C4A17" w:rsidRPr="0050404E" w:rsidRDefault="007C4A17" w:rsidP="00DC66D5">
            <w:pPr>
              <w:pStyle w:val="Header"/>
              <w:jc w:val="center"/>
              <w:rPr>
                <w:sz w:val="16"/>
                <w:szCs w:val="16"/>
              </w:rPr>
            </w:pPr>
            <w:r w:rsidRPr="0050404E">
              <w:rPr>
                <w:sz w:val="16"/>
                <w:szCs w:val="16"/>
              </w:rPr>
              <w:t>SGC-GI- F</w:t>
            </w:r>
            <w:r>
              <w:rPr>
                <w:sz w:val="16"/>
                <w:szCs w:val="16"/>
              </w:rPr>
              <w:t>72</w:t>
            </w:r>
          </w:p>
        </w:tc>
      </w:tr>
      <w:tr w:rsidR="007C4A17" w:rsidRPr="0050404E" w:rsidTr="00DC66D5">
        <w:trPr>
          <w:trHeight w:val="263"/>
        </w:trPr>
        <w:tc>
          <w:tcPr>
            <w:tcW w:w="1276" w:type="dxa"/>
            <w:vMerge/>
            <w:vAlign w:val="center"/>
          </w:tcPr>
          <w:p w:rsidR="007C4A17" w:rsidRPr="0050404E" w:rsidRDefault="007C4A17" w:rsidP="00DC66D5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7C4A17" w:rsidRDefault="007C4A17" w:rsidP="00DC66D5">
            <w:pPr>
              <w:jc w:val="center"/>
              <w:rPr>
                <w:rFonts w:ascii="Arial Rounded MT Bold" w:hAnsi="Arial Rounded MT Bold"/>
                <w:szCs w:val="28"/>
                <w:lang w:val="es-CO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PLAN DE UNIDAD</w:t>
            </w:r>
            <w:r w:rsidR="009C4FA5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</w:t>
            </w: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PRIMARY</w:t>
            </w:r>
          </w:p>
          <w:p w:rsidR="007C4A17" w:rsidRPr="00020F2F" w:rsidRDefault="007C4A17" w:rsidP="00B52E93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20</w:t>
            </w:r>
            <w:r w:rsidR="00B52E93">
              <w:rPr>
                <w:rFonts w:ascii="Arial Rounded MT Bold" w:hAnsi="Arial Rounded MT Bold"/>
                <w:sz w:val="22"/>
                <w:szCs w:val="28"/>
                <w:lang w:val="es-CO"/>
              </w:rPr>
              <w:t>12  -</w:t>
            </w: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 201</w:t>
            </w:r>
            <w:r w:rsidR="00B52E93">
              <w:rPr>
                <w:rFonts w:ascii="Arial Rounded MT Bold" w:hAnsi="Arial Rounded MT Bold"/>
                <w:sz w:val="22"/>
                <w:szCs w:val="28"/>
                <w:lang w:val="es-CO"/>
              </w:rPr>
              <w:t>3</w:t>
            </w:r>
          </w:p>
        </w:tc>
        <w:tc>
          <w:tcPr>
            <w:tcW w:w="1559" w:type="dxa"/>
            <w:vAlign w:val="center"/>
          </w:tcPr>
          <w:p w:rsidR="007C4A17" w:rsidRPr="0050404E" w:rsidRDefault="007C4A17" w:rsidP="00DC66D5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v. 03</w:t>
            </w:r>
          </w:p>
        </w:tc>
      </w:tr>
      <w:tr w:rsidR="007C4A17" w:rsidRPr="0050404E" w:rsidTr="00DC66D5">
        <w:trPr>
          <w:trHeight w:val="262"/>
        </w:trPr>
        <w:tc>
          <w:tcPr>
            <w:tcW w:w="1276" w:type="dxa"/>
            <w:vMerge/>
            <w:vAlign w:val="center"/>
          </w:tcPr>
          <w:p w:rsidR="007C4A17" w:rsidRPr="0050404E" w:rsidRDefault="007C4A17" w:rsidP="00DC66D5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/>
            <w:vAlign w:val="center"/>
          </w:tcPr>
          <w:p w:rsidR="007C4A17" w:rsidRDefault="007C4A17" w:rsidP="00DC66D5">
            <w:pPr>
              <w:jc w:val="center"/>
              <w:rPr>
                <w:rFonts w:ascii="Arial Rounded MT Bold" w:hAnsi="Arial Rounded MT Bold"/>
                <w:sz w:val="28"/>
                <w:szCs w:val="28"/>
                <w:lang w:val="es-CO"/>
              </w:rPr>
            </w:pPr>
          </w:p>
        </w:tc>
        <w:tc>
          <w:tcPr>
            <w:tcW w:w="1559" w:type="dxa"/>
            <w:vAlign w:val="center"/>
          </w:tcPr>
          <w:p w:rsidR="007C4A17" w:rsidRPr="0050404E" w:rsidRDefault="007C4A17" w:rsidP="00DC66D5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 2010</w:t>
            </w:r>
          </w:p>
        </w:tc>
      </w:tr>
    </w:tbl>
    <w:p w:rsidR="00AF3224" w:rsidRDefault="00AF3224" w:rsidP="00AF3224">
      <w:pPr>
        <w:jc w:val="center"/>
        <w:rPr>
          <w:rFonts w:ascii="Arial" w:hAnsi="Arial" w:cs="Arial"/>
          <w:b/>
          <w:sz w:val="22"/>
          <w:szCs w:val="22"/>
        </w:rPr>
      </w:pPr>
    </w:p>
    <w:p w:rsidR="007C4A17" w:rsidRDefault="007C4A17" w:rsidP="00AF3224">
      <w:pPr>
        <w:jc w:val="center"/>
        <w:rPr>
          <w:rFonts w:ascii="Arial" w:hAnsi="Arial" w:cs="Arial"/>
          <w:b/>
          <w:sz w:val="22"/>
          <w:szCs w:val="22"/>
        </w:rPr>
      </w:pPr>
    </w:p>
    <w:p w:rsidR="00EF672E" w:rsidRDefault="00EF672E" w:rsidP="00AF3224">
      <w:pPr>
        <w:jc w:val="center"/>
        <w:rPr>
          <w:rFonts w:ascii="Arial" w:hAnsi="Arial" w:cs="Arial"/>
          <w:b/>
          <w:sz w:val="22"/>
          <w:szCs w:val="22"/>
        </w:rPr>
      </w:pPr>
    </w:p>
    <w:p w:rsidR="00EF672E" w:rsidRDefault="00EF672E" w:rsidP="00AF3224">
      <w:pPr>
        <w:rPr>
          <w:rFonts w:ascii="Arial" w:hAnsi="Arial" w:cs="Arial"/>
          <w:b/>
          <w:sz w:val="22"/>
          <w:szCs w:val="22"/>
          <w:lang w:val="es-CO"/>
        </w:rPr>
      </w:pPr>
    </w:p>
    <w:p w:rsidR="00AF3224" w:rsidRPr="00AF3224" w:rsidRDefault="00AF3224" w:rsidP="00AF3224">
      <w:pPr>
        <w:rPr>
          <w:rFonts w:ascii="Arial" w:hAnsi="Arial" w:cs="Arial"/>
          <w:b/>
          <w:sz w:val="22"/>
          <w:szCs w:val="22"/>
          <w:lang w:val="es-CO"/>
        </w:rPr>
      </w:pPr>
      <w:r w:rsidRPr="00AF3224">
        <w:rPr>
          <w:rFonts w:ascii="Arial" w:hAnsi="Arial" w:cs="Arial"/>
          <w:b/>
          <w:sz w:val="22"/>
          <w:szCs w:val="22"/>
          <w:lang w:val="es-CO"/>
        </w:rPr>
        <w:t xml:space="preserve">Asignatura (s): </w:t>
      </w:r>
      <w:r w:rsidR="00EF672E" w:rsidRPr="00AF3224">
        <w:rPr>
          <w:rFonts w:ascii="Arial" w:hAnsi="Arial" w:cs="Arial"/>
          <w:b/>
          <w:sz w:val="22"/>
          <w:szCs w:val="22"/>
          <w:lang w:val="es-CO"/>
        </w:rPr>
        <w:t>EDUCACIÓN</w:t>
      </w:r>
      <w:r w:rsidRPr="00AF3224">
        <w:rPr>
          <w:rFonts w:ascii="Arial" w:hAnsi="Arial" w:cs="Arial"/>
          <w:b/>
          <w:sz w:val="22"/>
          <w:szCs w:val="22"/>
          <w:lang w:val="es-CO"/>
        </w:rPr>
        <w:t xml:space="preserve"> </w:t>
      </w:r>
      <w:r w:rsidR="00EF672E">
        <w:rPr>
          <w:rFonts w:ascii="Arial" w:hAnsi="Arial" w:cs="Arial"/>
          <w:b/>
          <w:sz w:val="22"/>
          <w:szCs w:val="22"/>
          <w:lang w:val="es-CO"/>
        </w:rPr>
        <w:t xml:space="preserve"> </w:t>
      </w:r>
      <w:r w:rsidR="00EF672E" w:rsidRPr="00AF3224">
        <w:rPr>
          <w:rFonts w:ascii="Arial" w:hAnsi="Arial" w:cs="Arial"/>
          <w:b/>
          <w:sz w:val="22"/>
          <w:szCs w:val="22"/>
          <w:lang w:val="es-CO"/>
        </w:rPr>
        <w:t>FÍSICA</w:t>
      </w:r>
      <w:r w:rsidR="00EF672E">
        <w:rPr>
          <w:rFonts w:ascii="Arial" w:hAnsi="Arial" w:cs="Arial"/>
          <w:b/>
          <w:sz w:val="22"/>
          <w:szCs w:val="22"/>
          <w:lang w:val="es-CO"/>
        </w:rPr>
        <w:t xml:space="preserve">                                                   TERM.   1.</w:t>
      </w:r>
    </w:p>
    <w:p w:rsidR="00AF3224" w:rsidRDefault="00AF3224" w:rsidP="00AF3224">
      <w:pPr>
        <w:rPr>
          <w:rFonts w:ascii="Arial" w:hAnsi="Arial" w:cs="Arial"/>
          <w:b/>
          <w:sz w:val="22"/>
          <w:szCs w:val="22"/>
          <w:lang w:val="es-CO"/>
        </w:rPr>
      </w:pPr>
      <w:r w:rsidRPr="00484E36">
        <w:rPr>
          <w:rFonts w:ascii="Arial" w:hAnsi="Arial" w:cs="Arial"/>
          <w:b/>
          <w:sz w:val="22"/>
          <w:szCs w:val="22"/>
          <w:lang w:val="es-ES"/>
        </w:rPr>
        <w:t>Grado</w:t>
      </w:r>
      <w:proofErr w:type="gramStart"/>
      <w:r>
        <w:rPr>
          <w:rFonts w:ascii="Arial" w:hAnsi="Arial" w:cs="Arial"/>
          <w:b/>
          <w:sz w:val="22"/>
          <w:szCs w:val="22"/>
          <w:lang w:val="es-CO"/>
        </w:rPr>
        <w:t>:  8</w:t>
      </w:r>
      <w:proofErr w:type="gramEnd"/>
      <w:r w:rsidR="00EF672E">
        <w:rPr>
          <w:rFonts w:ascii="Arial" w:hAnsi="Arial" w:cs="Arial"/>
          <w:b/>
          <w:sz w:val="22"/>
          <w:szCs w:val="22"/>
          <w:lang w:val="es-CO"/>
        </w:rPr>
        <w:t xml:space="preserve"> </w:t>
      </w:r>
      <w:r w:rsidRPr="00E3627D">
        <w:rPr>
          <w:rFonts w:ascii="Arial" w:hAnsi="Arial" w:cs="Arial"/>
          <w:b/>
          <w:sz w:val="22"/>
          <w:szCs w:val="22"/>
          <w:lang w:val="es-CO"/>
        </w:rPr>
        <w:t xml:space="preserve">                                             </w:t>
      </w:r>
      <w:r w:rsidR="00EF672E">
        <w:rPr>
          <w:rFonts w:ascii="Arial" w:hAnsi="Arial" w:cs="Arial"/>
          <w:b/>
          <w:sz w:val="22"/>
          <w:szCs w:val="22"/>
          <w:lang w:val="es-CO"/>
        </w:rPr>
        <w:t xml:space="preserve">                               </w:t>
      </w:r>
    </w:p>
    <w:p w:rsidR="00AF3224" w:rsidRPr="00484E36" w:rsidRDefault="00AF3224" w:rsidP="00AF3224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84E36">
        <w:rPr>
          <w:rFonts w:ascii="Arial" w:hAnsi="Arial" w:cs="Arial"/>
          <w:b/>
          <w:bCs/>
          <w:sz w:val="22"/>
          <w:szCs w:val="22"/>
          <w:lang w:val="es-ES"/>
        </w:rPr>
        <w:t>Nombre / Tema o Unidad: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FUNDAMENTOS TECNICOS BASICOS PARA LA </w:t>
      </w:r>
      <w:proofErr w:type="gramStart"/>
      <w:r>
        <w:rPr>
          <w:rFonts w:ascii="Arial" w:hAnsi="Arial" w:cs="Arial"/>
          <w:b/>
          <w:bCs/>
          <w:sz w:val="22"/>
          <w:szCs w:val="22"/>
          <w:lang w:val="es-ES"/>
        </w:rPr>
        <w:t>PRACTICA</w:t>
      </w:r>
      <w:proofErr w:type="gramEnd"/>
      <w:r>
        <w:rPr>
          <w:rFonts w:ascii="Arial" w:hAnsi="Arial" w:cs="Arial"/>
          <w:b/>
          <w:bCs/>
          <w:sz w:val="22"/>
          <w:szCs w:val="22"/>
          <w:lang w:val="es-ES"/>
        </w:rPr>
        <w:t xml:space="preserve"> DEL FUTBOL </w:t>
      </w:r>
    </w:p>
    <w:p w:rsidR="00AF3224" w:rsidRPr="00484E36" w:rsidRDefault="00AF3224" w:rsidP="00AF3224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84E36">
        <w:rPr>
          <w:rFonts w:ascii="Arial" w:hAnsi="Arial" w:cs="Arial"/>
          <w:b/>
          <w:bCs/>
          <w:sz w:val="22"/>
          <w:szCs w:val="22"/>
          <w:lang w:val="es-ES"/>
        </w:rPr>
        <w:t xml:space="preserve">Tiempo </w:t>
      </w:r>
      <w:r>
        <w:rPr>
          <w:rFonts w:ascii="Arial" w:hAnsi="Arial" w:cs="Arial"/>
          <w:b/>
          <w:bCs/>
          <w:sz w:val="22"/>
          <w:szCs w:val="22"/>
          <w:lang w:val="es-ES"/>
        </w:rPr>
        <w:t>de duración e</w:t>
      </w:r>
      <w:r w:rsidRPr="00484E36">
        <w:rPr>
          <w:rFonts w:ascii="Arial" w:hAnsi="Arial" w:cs="Arial"/>
          <w:b/>
          <w:bCs/>
          <w:sz w:val="22"/>
          <w:szCs w:val="22"/>
          <w:lang w:val="es-ES"/>
        </w:rPr>
        <w:t>stimado: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8  CLASES DE 60 MINUTOS CADA UNA </w:t>
      </w:r>
    </w:p>
    <w:p w:rsidR="00AF3224" w:rsidRPr="00484E36" w:rsidRDefault="00AF3224" w:rsidP="00AF3224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84E36">
        <w:rPr>
          <w:rFonts w:ascii="Arial" w:hAnsi="Arial" w:cs="Arial"/>
          <w:b/>
          <w:bCs/>
          <w:sz w:val="22"/>
          <w:szCs w:val="22"/>
          <w:lang w:val="es-ES"/>
        </w:rPr>
        <w:t>Entregado por: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DEPARTAMENTO DE EDUCACION FISICA</w:t>
      </w:r>
    </w:p>
    <w:p w:rsidR="00EC045F" w:rsidRPr="00484E36" w:rsidRDefault="00EC045F" w:rsidP="00EC045F">
      <w:pPr>
        <w:ind w:firstLine="708"/>
        <w:rPr>
          <w:rFonts w:ascii="Arial" w:hAnsi="Arial" w:cs="Arial"/>
          <w:b/>
          <w:bCs/>
          <w:sz w:val="22"/>
          <w:szCs w:val="22"/>
          <w:lang w:val="es-ES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538"/>
      </w:tblGrid>
      <w:tr w:rsidR="00EC045F" w:rsidRPr="00C85DE9" w:rsidTr="0095244D">
        <w:trPr>
          <w:trHeight w:val="571"/>
        </w:trPr>
        <w:tc>
          <w:tcPr>
            <w:tcW w:w="8928" w:type="dxa"/>
            <w:gridSpan w:val="2"/>
            <w:shd w:val="clear" w:color="auto" w:fill="auto"/>
            <w:vAlign w:val="center"/>
          </w:tcPr>
          <w:p w:rsidR="002D4004" w:rsidRDefault="002D4004" w:rsidP="00AA495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</w:p>
          <w:p w:rsidR="00EC045F" w:rsidRDefault="00663512" w:rsidP="00AA4954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Resumen de la Unidad</w:t>
            </w:r>
            <w:r w:rsidR="00EC045F" w:rsidRPr="0095244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:</w:t>
            </w:r>
            <w:r w:rsidR="00AA4954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Durante   el  primer bimestre  los  </w:t>
            </w:r>
            <w:r w:rsidR="001B12F5" w:rsidRPr="00AF3224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estudiantes </w:t>
            </w:r>
            <w:r w:rsidR="00AA4954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del grado  octavo  </w:t>
            </w:r>
            <w:r w:rsidR="001B12F5" w:rsidRPr="00AF3224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tendrán la posibilidad de conocer, practicar y desarrollar </w:t>
            </w:r>
            <w:r w:rsidR="00AA4954">
              <w:rPr>
                <w:rFonts w:ascii="Arial" w:hAnsi="Arial" w:cs="Arial"/>
                <w:bCs/>
                <w:sz w:val="22"/>
                <w:szCs w:val="22"/>
                <w:lang w:val="es-ES"/>
              </w:rPr>
              <w:t>una gran variedad de conceptos</w:t>
            </w:r>
            <w:r w:rsidR="00C77FC0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, </w:t>
            </w:r>
            <w:r w:rsidR="00AA4954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 </w:t>
            </w:r>
            <w:r w:rsidR="001B12F5" w:rsidRPr="00AF3224">
              <w:rPr>
                <w:rFonts w:ascii="Arial" w:hAnsi="Arial" w:cs="Arial"/>
                <w:bCs/>
                <w:sz w:val="22"/>
                <w:szCs w:val="22"/>
                <w:lang w:val="es-ES"/>
              </w:rPr>
              <w:t>ejercicios  y actividades propias de los diferentes fundamentos básicos técnicos del fútbol.</w:t>
            </w:r>
          </w:p>
          <w:p w:rsidR="002D4004" w:rsidRPr="0095244D" w:rsidRDefault="002D4004" w:rsidP="00AA495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EC045F" w:rsidRPr="00C85DE9" w:rsidTr="0095244D">
        <w:trPr>
          <w:trHeight w:val="357"/>
        </w:trPr>
        <w:tc>
          <w:tcPr>
            <w:tcW w:w="8928" w:type="dxa"/>
            <w:gridSpan w:val="2"/>
            <w:shd w:val="clear" w:color="auto" w:fill="D9D9D9"/>
            <w:vAlign w:val="center"/>
          </w:tcPr>
          <w:p w:rsidR="00EC045F" w:rsidRPr="0095244D" w:rsidRDefault="0039468F" w:rsidP="0095244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1 – IDENTIFICAR LOS RESULTADOS DESEADOS</w:t>
            </w:r>
          </w:p>
        </w:tc>
      </w:tr>
      <w:tr w:rsidR="00EC045F" w:rsidRPr="00C85DE9" w:rsidTr="0095244D">
        <w:trPr>
          <w:trHeight w:val="1336"/>
        </w:trPr>
        <w:tc>
          <w:tcPr>
            <w:tcW w:w="8928" w:type="dxa"/>
            <w:gridSpan w:val="2"/>
            <w:vAlign w:val="center"/>
          </w:tcPr>
          <w:p w:rsidR="002D4004" w:rsidRDefault="002D4004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EC045F" w:rsidRDefault="007B4B3B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AD6761">
              <w:rPr>
                <w:rFonts w:ascii="Arial" w:hAnsi="Arial" w:cs="Arial"/>
                <w:b/>
                <w:sz w:val="22"/>
                <w:szCs w:val="22"/>
                <w:lang w:val="es-ES"/>
              </w:rPr>
              <w:t>Estándares y Logros:</w:t>
            </w:r>
          </w:p>
          <w:p w:rsidR="002D4004" w:rsidRPr="00AD6761" w:rsidRDefault="002D4004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C85DE9" w:rsidRPr="0051078F" w:rsidRDefault="002D4004" w:rsidP="00C85DE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-  </w:t>
            </w:r>
            <w:r w:rsidR="00C85DE9" w:rsidRPr="0051078F">
              <w:rPr>
                <w:rFonts w:ascii="Arial" w:hAnsi="Arial" w:cs="Arial"/>
                <w:lang w:val="es-CO" w:eastAsia="es-CO"/>
              </w:rPr>
              <w:t>Desarrolla procesos motores y capacidades físicas condicionales y coordinativas, para coadyuvar al alcance de los fundamentos técnicos y tácticos de una disciplina deportiva.</w:t>
            </w:r>
          </w:p>
          <w:p w:rsidR="00C85DE9" w:rsidRDefault="00C85DE9" w:rsidP="00C85DE9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C85DE9" w:rsidRPr="0051078F" w:rsidRDefault="00C85DE9" w:rsidP="00C85DE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Pr="0051078F">
              <w:rPr>
                <w:rFonts w:ascii="Arial" w:hAnsi="Arial" w:cs="Arial"/>
                <w:lang w:val="es-CO" w:eastAsia="es-CO"/>
              </w:rPr>
              <w:t>Desarrolla capacidades para liderar procesos de convivencia ciudadana, hábitos de vida saludable, respeto por sí mismo y por los demás a través del ejercicio físico la recreación y el deporte.</w:t>
            </w:r>
          </w:p>
          <w:p w:rsidR="00EC045F" w:rsidRPr="0095244D" w:rsidRDefault="00EC045F" w:rsidP="006E2F0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bookmarkStart w:id="0" w:name="_GoBack"/>
            <w:bookmarkEnd w:id="0"/>
          </w:p>
          <w:p w:rsidR="00781725" w:rsidRPr="0095244D" w:rsidRDefault="00A376D9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Estándares para la vida</w:t>
            </w:r>
          </w:p>
          <w:p w:rsidR="00EC045F" w:rsidRPr="0095244D" w:rsidRDefault="00A376D9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.</w:t>
            </w: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APRENDER A APRENDER</w:t>
            </w: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781725" w:rsidRPr="0095244D" w:rsidRDefault="00781725" w:rsidP="0095244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</w:rPr>
              <w:t xml:space="preserve">EXPANCION E INTEGRACION </w:t>
            </w:r>
            <w:smartTag w:uri="urn:schemas-microsoft-com:office:smarttags" w:element="State">
              <w:smartTag w:uri="urn:schemas-microsoft-com:office:smarttags" w:element="place">
                <w:r w:rsidRPr="0095244D">
                  <w:rPr>
                    <w:rFonts w:ascii="Arial" w:hAnsi="Arial" w:cs="Arial"/>
                    <w:b/>
                    <w:sz w:val="22"/>
                    <w:szCs w:val="22"/>
                  </w:rPr>
                  <w:t>DEL</w:t>
                </w:r>
              </w:smartTag>
            </w:smartTag>
            <w:r w:rsidRPr="0095244D">
              <w:rPr>
                <w:rFonts w:ascii="Arial" w:hAnsi="Arial" w:cs="Arial"/>
                <w:b/>
                <w:sz w:val="22"/>
                <w:szCs w:val="22"/>
              </w:rPr>
              <w:t xml:space="preserve"> CONOCIMIENTO</w:t>
            </w: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81725" w:rsidRPr="0095244D" w:rsidRDefault="00781725" w:rsidP="0095244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Los estudiantes relacionan el conocimiento con las vivencias en diferentes materias.</w:t>
            </w: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781725" w:rsidRPr="0095244D" w:rsidRDefault="00781725" w:rsidP="0095244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 xml:space="preserve">Usan sus conocimientos recientes para adquirir </w:t>
            </w:r>
            <w:proofErr w:type="gramStart"/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mas</w:t>
            </w:r>
            <w:proofErr w:type="gramEnd"/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 xml:space="preserve"> conocimiento, desarrollar nuevas destrezas y difundir su entendimiento.</w:t>
            </w: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</w:rPr>
              <w:t>DESTREZAS DE COMUNICACIÓN</w:t>
            </w: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81725" w:rsidRPr="0095244D" w:rsidRDefault="00781725" w:rsidP="0095244D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Se comunican con claridad, propósito y entendimiento/conocimiento de la audiencia.</w:t>
            </w:r>
          </w:p>
          <w:p w:rsidR="00781725" w:rsidRPr="0095244D" w:rsidRDefault="00781725" w:rsidP="0095244D">
            <w:pPr>
              <w:ind w:left="36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HABILIDADES DE PENSAMIENTO Y RAZONAMIENTO</w:t>
            </w:r>
          </w:p>
          <w:p w:rsidR="00781725" w:rsidRPr="0095244D" w:rsidRDefault="00781725" w:rsidP="0095244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Generan ideas nuevas y creativas tomando riesgos considerados en varios contextos.</w:t>
            </w: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</w:rPr>
              <w:t>DESTREZAS INTERPERSONALES Y COOPERATIVAS</w:t>
            </w: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81725" w:rsidRPr="0095244D" w:rsidRDefault="00781725" w:rsidP="0095244D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Los estudiantes trabajan efectivamente con otros en diferentes situaciones, contribuyendo al planteamiento  y logro de un grupo de metas.</w:t>
            </w:r>
          </w:p>
          <w:p w:rsidR="00902AE4" w:rsidRPr="0095244D" w:rsidRDefault="00902AE4" w:rsidP="0095244D">
            <w:pPr>
              <w:ind w:left="36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902AE4" w:rsidRPr="0095244D" w:rsidRDefault="00902AE4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</w:rPr>
              <w:t>RESPONSABILIDAD  PERSONAL Y SOCIAL</w:t>
            </w:r>
          </w:p>
          <w:p w:rsidR="00902AE4" w:rsidRPr="0095244D" w:rsidRDefault="00902AE4" w:rsidP="0095244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Demuestran entendimiento y responsabilidad por acontecimientos globales y ambientales.</w:t>
            </w:r>
          </w:p>
          <w:p w:rsidR="00781725" w:rsidRPr="0095244D" w:rsidRDefault="00781725" w:rsidP="0095244D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902AE4" w:rsidRPr="00AF3224" w:rsidRDefault="00902AE4" w:rsidP="0095244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Se respetan a sí mismos y a los demás, y entienden y valoran la diversidad e interdependencia de la gente.</w:t>
            </w:r>
          </w:p>
          <w:p w:rsidR="00484E36" w:rsidRPr="0095244D" w:rsidRDefault="00484E36" w:rsidP="006E2F0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EC045F" w:rsidRPr="0095244D" w:rsidTr="0095244D">
        <w:tc>
          <w:tcPr>
            <w:tcW w:w="4390" w:type="dxa"/>
            <w:tcBorders>
              <w:bottom w:val="single" w:sz="4" w:space="0" w:color="auto"/>
            </w:tcBorders>
          </w:tcPr>
          <w:p w:rsidR="00A24D8B" w:rsidRDefault="00A24D8B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EC045F" w:rsidRDefault="002D63FC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Preguntas esenciales</w:t>
            </w:r>
            <w:r w:rsidR="00EC045F"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:</w:t>
            </w:r>
          </w:p>
          <w:p w:rsidR="00A24D8B" w:rsidRPr="00AF3224" w:rsidRDefault="00A24D8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902AE4" w:rsidRPr="00AF3224" w:rsidRDefault="00902AE4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Por que el fútbol genera tanta pasión al extremo de que son muchos los aficionados que lo arriesgan todo incluso hasta la vida</w:t>
            </w:r>
            <w:proofErr w:type="gramStart"/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?</w:t>
            </w:r>
            <w:proofErr w:type="gramEnd"/>
          </w:p>
          <w:p w:rsidR="009440F8" w:rsidRPr="00AF3224" w:rsidRDefault="00902AE4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Como podemos contribuir para que situaciones</w:t>
            </w:r>
            <w:r w:rsidR="009440F8" w:rsidRPr="00AF3224">
              <w:rPr>
                <w:rFonts w:ascii="Arial" w:hAnsi="Arial" w:cs="Arial"/>
                <w:sz w:val="22"/>
                <w:szCs w:val="22"/>
                <w:lang w:val="es-ES"/>
              </w:rPr>
              <w:t xml:space="preserve"> como estas se reduzcan</w:t>
            </w:r>
            <w:proofErr w:type="gramStart"/>
            <w:r w:rsidR="009440F8" w:rsidRPr="00AF3224">
              <w:rPr>
                <w:rFonts w:ascii="Arial" w:hAnsi="Arial" w:cs="Arial"/>
                <w:sz w:val="22"/>
                <w:szCs w:val="22"/>
                <w:lang w:val="es-ES"/>
              </w:rPr>
              <w:t>?</w:t>
            </w:r>
            <w:proofErr w:type="gramEnd"/>
          </w:p>
          <w:p w:rsidR="00EC045F" w:rsidRDefault="009440F8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Cual debe ser el biotipos de los delanteros y arqueros</w:t>
            </w:r>
            <w:proofErr w:type="gramStart"/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?</w:t>
            </w:r>
            <w:proofErr w:type="gramEnd"/>
          </w:p>
          <w:p w:rsidR="007437D9" w:rsidRDefault="007437D9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Como  se puede llegar a ser un jugador  profesional.</w:t>
            </w:r>
          </w:p>
          <w:p w:rsidR="007437D9" w:rsidRPr="0095244D" w:rsidRDefault="007437D9" w:rsidP="00AF322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</w:tcPr>
          <w:p w:rsidR="00A24D8B" w:rsidRDefault="00A24D8B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EC045F" w:rsidRDefault="00F40278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Vocabulario </w:t>
            </w:r>
            <w:r w:rsidR="00E861EA"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académico</w:t>
            </w:r>
            <w:r w:rsidR="00484E36"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o disciplinar</w:t>
            </w:r>
            <w:r w:rsidR="00EC045F"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:</w:t>
            </w:r>
          </w:p>
          <w:p w:rsidR="00A24D8B" w:rsidRPr="00AF3224" w:rsidRDefault="00A24D8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9440F8" w:rsidRPr="00AF3224" w:rsidRDefault="009440F8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Fundamentación técnica.</w:t>
            </w:r>
          </w:p>
          <w:p w:rsidR="009440F8" w:rsidRPr="00AF3224" w:rsidRDefault="009440F8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Apasionado.</w:t>
            </w:r>
          </w:p>
          <w:p w:rsidR="009440F8" w:rsidRPr="00AF3224" w:rsidRDefault="009440F8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Dribling</w:t>
            </w:r>
            <w:proofErr w:type="spellEnd"/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9440F8" w:rsidRPr="00AF3224" w:rsidRDefault="009440F8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 xml:space="preserve"> Superficies de contacto.</w:t>
            </w:r>
          </w:p>
          <w:p w:rsidR="009440F8" w:rsidRPr="00AF3224" w:rsidRDefault="009440F8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Arcos.</w:t>
            </w:r>
          </w:p>
          <w:p w:rsidR="009440F8" w:rsidRPr="00AF3224" w:rsidRDefault="009440F8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Guayos.</w:t>
            </w:r>
          </w:p>
          <w:p w:rsidR="00EC045F" w:rsidRPr="0095244D" w:rsidRDefault="009440F8" w:rsidP="00AF3224">
            <w:pPr>
              <w:numPr>
                <w:ilvl w:val="1"/>
                <w:numId w:val="5"/>
              </w:num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 xml:space="preserve">Barrera </w:t>
            </w:r>
            <w:r w:rsidR="00452918" w:rsidRPr="00AF3224">
              <w:rPr>
                <w:rFonts w:ascii="Arial" w:hAnsi="Arial" w:cs="Arial"/>
                <w:sz w:val="22"/>
                <w:szCs w:val="22"/>
                <w:lang w:val="es-ES"/>
              </w:rPr>
              <w:t>móvil</w:t>
            </w: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</w:tr>
      <w:tr w:rsidR="00EC045F" w:rsidRPr="0095244D" w:rsidTr="00AF3224">
        <w:trPr>
          <w:trHeight w:val="606"/>
        </w:trPr>
        <w:tc>
          <w:tcPr>
            <w:tcW w:w="8928" w:type="dxa"/>
            <w:gridSpan w:val="2"/>
            <w:shd w:val="clear" w:color="auto" w:fill="D9D9D9"/>
            <w:vAlign w:val="center"/>
          </w:tcPr>
          <w:p w:rsidR="00452918" w:rsidRPr="0095244D" w:rsidRDefault="002A77F1" w:rsidP="00AF3224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ETAPA 2 </w:t>
            </w:r>
            <w:r w:rsidR="00E44653"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–</w:t>
            </w: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EV</w:t>
            </w:r>
            <w:r w:rsidR="00E44653"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IDENCIA DE </w:t>
            </w:r>
            <w:r w:rsidR="00192B0F"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EVALUACIÓN</w:t>
            </w:r>
          </w:p>
        </w:tc>
      </w:tr>
      <w:tr w:rsidR="00EC045F" w:rsidRPr="0095244D" w:rsidTr="0095244D">
        <w:tc>
          <w:tcPr>
            <w:tcW w:w="8928" w:type="dxa"/>
            <w:gridSpan w:val="2"/>
            <w:tcBorders>
              <w:bottom w:val="single" w:sz="4" w:space="0" w:color="auto"/>
            </w:tcBorders>
          </w:tcPr>
          <w:p w:rsidR="00A24D8B" w:rsidRDefault="00A24D8B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F3224" w:rsidRPr="0095244D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Actitud y disposición al trabajo.</w:t>
            </w:r>
          </w:p>
          <w:p w:rsidR="00AF3224" w:rsidRPr="0095244D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El respeto y la solidaridad por sus compañeros.</w:t>
            </w:r>
          </w:p>
          <w:p w:rsidR="00AF3224" w:rsidRPr="0095244D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La puntualidad y responsabilidad en tareas individuales y de grupo.</w:t>
            </w:r>
          </w:p>
          <w:p w:rsidR="00AF3224" w:rsidRPr="0095244D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El esfuerzo y la tolerancia a la fatiga según su capacidad en trabajos físicos técnicos.</w:t>
            </w:r>
          </w:p>
          <w:p w:rsidR="00AF3224" w:rsidRPr="0095244D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La habilidad como tal de los diferentes fundamentos técnicos.</w:t>
            </w:r>
          </w:p>
          <w:p w:rsidR="00EC045F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sz w:val="22"/>
                <w:szCs w:val="22"/>
                <w:lang w:val="es-ES"/>
              </w:rPr>
              <w:t>Trabajo escrito.</w:t>
            </w:r>
          </w:p>
          <w:p w:rsidR="00A24D8B" w:rsidRPr="0095244D" w:rsidRDefault="00A24D8B" w:rsidP="00AF322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EC045F" w:rsidRPr="0095244D" w:rsidTr="0095244D">
        <w:trPr>
          <w:trHeight w:val="933"/>
        </w:trPr>
        <w:tc>
          <w:tcPr>
            <w:tcW w:w="8928" w:type="dxa"/>
            <w:gridSpan w:val="2"/>
            <w:shd w:val="clear" w:color="auto" w:fill="D9D9D9"/>
            <w:vAlign w:val="center"/>
          </w:tcPr>
          <w:p w:rsidR="00AF3224" w:rsidRPr="0095244D" w:rsidRDefault="005F1683" w:rsidP="00AF322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3 – ACTIVIDADES DE APRENDIZAJE</w:t>
            </w:r>
          </w:p>
          <w:p w:rsidR="00452918" w:rsidRPr="0095244D" w:rsidRDefault="00452918" w:rsidP="00AB787B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EC045F" w:rsidRPr="00C85DE9" w:rsidTr="0095244D">
        <w:tc>
          <w:tcPr>
            <w:tcW w:w="8928" w:type="dxa"/>
            <w:gridSpan w:val="2"/>
          </w:tcPr>
          <w:p w:rsidR="00AF3224" w:rsidRPr="00AF3224" w:rsidRDefault="00AF3224" w:rsidP="00AF3224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F3224" w:rsidRDefault="0032276E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Superficies  de contacto   </w:t>
            </w:r>
            <w:r w:rsidR="00AF3224" w:rsidRPr="00AF3224">
              <w:rPr>
                <w:rFonts w:ascii="Arial" w:hAnsi="Arial" w:cs="Arial"/>
                <w:sz w:val="22"/>
                <w:szCs w:val="22"/>
                <w:lang w:val="es-ES"/>
              </w:rPr>
              <w:t xml:space="preserve"> individual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AF3224" w:rsidRPr="00AF3224">
              <w:rPr>
                <w:rFonts w:ascii="Arial" w:hAnsi="Arial" w:cs="Arial"/>
                <w:sz w:val="22"/>
                <w:szCs w:val="22"/>
                <w:lang w:val="es-ES"/>
              </w:rPr>
              <w:t xml:space="preserve">y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AF3224" w:rsidRPr="00AF3224">
              <w:rPr>
                <w:rFonts w:ascii="Arial" w:hAnsi="Arial" w:cs="Arial"/>
                <w:sz w:val="22"/>
                <w:szCs w:val="22"/>
                <w:lang w:val="es-ES"/>
              </w:rPr>
              <w:t xml:space="preserve">en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AF3224" w:rsidRPr="00AF3224">
              <w:rPr>
                <w:rFonts w:ascii="Arial" w:hAnsi="Arial" w:cs="Arial"/>
                <w:sz w:val="22"/>
                <w:szCs w:val="22"/>
                <w:lang w:val="es-ES"/>
              </w:rPr>
              <w:t xml:space="preserve">grupo,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AF3224" w:rsidRPr="00AF3224">
              <w:rPr>
                <w:rFonts w:ascii="Arial" w:hAnsi="Arial" w:cs="Arial"/>
                <w:sz w:val="22"/>
                <w:szCs w:val="22"/>
                <w:lang w:val="es-ES"/>
              </w:rPr>
              <w:t>con y sin lanzamiento al arco.</w:t>
            </w:r>
          </w:p>
          <w:p w:rsidR="0032276E" w:rsidRPr="00AF3224" w:rsidRDefault="0032276E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32276E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 xml:space="preserve">Control y recepción del balón con todas las partes del cuerpo permitidas por el reglamento. </w:t>
            </w:r>
          </w:p>
          <w:p w:rsidR="0032276E" w:rsidRDefault="0032276E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F3224" w:rsidRPr="00AF3224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Semiparada, parada, amortiguación del balón, individual y en grupo.</w:t>
            </w:r>
          </w:p>
          <w:p w:rsidR="0032276E" w:rsidRDefault="0032276E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F3224" w:rsidRPr="00AF3224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Cobros de tiros libres con y sin barrera.</w:t>
            </w:r>
          </w:p>
          <w:p w:rsidR="0032276E" w:rsidRDefault="0032276E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484E36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Trabajo de arqueros ( atrapadas por abajo y por arriba)</w:t>
            </w:r>
          </w:p>
          <w:p w:rsidR="0032276E" w:rsidRDefault="0032276E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F3224" w:rsidRPr="0095244D" w:rsidRDefault="00AF3224" w:rsidP="00AF322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EC045F" w:rsidRPr="0095244D" w:rsidTr="0095244D">
        <w:trPr>
          <w:trHeight w:val="490"/>
        </w:trPr>
        <w:tc>
          <w:tcPr>
            <w:tcW w:w="8928" w:type="dxa"/>
            <w:gridSpan w:val="2"/>
            <w:vAlign w:val="center"/>
          </w:tcPr>
          <w:p w:rsidR="00EC045F" w:rsidRPr="0095244D" w:rsidRDefault="00CF754E" w:rsidP="0025665D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lastRenderedPageBreak/>
              <w:t>MATERIALES Y RECURSOS</w:t>
            </w:r>
            <w:r w:rsidR="005D1E44" w:rsidRPr="0095244D">
              <w:rPr>
                <w:rFonts w:ascii="Arial" w:hAnsi="Arial" w:cs="Arial"/>
                <w:b/>
                <w:sz w:val="22"/>
                <w:szCs w:val="22"/>
                <w:lang w:val="es-ES"/>
              </w:rPr>
              <w:t>:</w:t>
            </w:r>
          </w:p>
          <w:p w:rsidR="00FC31E2" w:rsidRPr="00AF3224" w:rsidRDefault="00FC31E2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Cancha de fútbol.</w:t>
            </w:r>
          </w:p>
          <w:p w:rsidR="00FC31E2" w:rsidRPr="00AF3224" w:rsidRDefault="00FC31E2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Muro.</w:t>
            </w:r>
          </w:p>
          <w:p w:rsidR="00FC31E2" w:rsidRPr="00AF3224" w:rsidRDefault="00FC31E2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 xml:space="preserve">El </w:t>
            </w:r>
            <w:r w:rsidR="00F24AEE" w:rsidRPr="00AF3224">
              <w:rPr>
                <w:rFonts w:ascii="Arial" w:hAnsi="Arial" w:cs="Arial"/>
                <w:sz w:val="22"/>
                <w:szCs w:val="22"/>
                <w:lang w:val="es-ES"/>
              </w:rPr>
              <w:t>kiosco</w:t>
            </w: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FC31E2" w:rsidRPr="00AF3224" w:rsidRDefault="00FC31E2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Balones.</w:t>
            </w:r>
          </w:p>
          <w:p w:rsidR="00FC31E2" w:rsidRPr="00AF3224" w:rsidRDefault="00FC31E2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Conos.</w:t>
            </w:r>
          </w:p>
          <w:p w:rsidR="00FC31E2" w:rsidRPr="00AF3224" w:rsidRDefault="00FC31E2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Vallas.</w:t>
            </w:r>
          </w:p>
          <w:p w:rsidR="00FC31E2" w:rsidRPr="00AF3224" w:rsidRDefault="00FC31E2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Pito.</w:t>
            </w:r>
          </w:p>
          <w:p w:rsidR="00FC31E2" w:rsidRPr="00AF3224" w:rsidRDefault="00FC31E2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Cronometro.</w:t>
            </w:r>
          </w:p>
          <w:p w:rsidR="00FC31E2" w:rsidRPr="006932A3" w:rsidRDefault="00FC31E2" w:rsidP="0095244D">
            <w:pPr>
              <w:numPr>
                <w:ilvl w:val="1"/>
                <w:numId w:val="5"/>
              </w:num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AF3224">
              <w:rPr>
                <w:rFonts w:ascii="Arial" w:hAnsi="Arial" w:cs="Arial"/>
                <w:sz w:val="22"/>
                <w:szCs w:val="22"/>
                <w:lang w:val="es-ES"/>
              </w:rPr>
              <w:t>Petos.</w:t>
            </w:r>
          </w:p>
          <w:p w:rsidR="006932A3" w:rsidRPr="00545819" w:rsidRDefault="00545819" w:rsidP="0095244D">
            <w:pPr>
              <w:numPr>
                <w:ilvl w:val="1"/>
                <w:numId w:val="5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45819">
              <w:rPr>
                <w:rFonts w:ascii="Arial" w:hAnsi="Arial" w:cs="Arial"/>
                <w:sz w:val="22"/>
                <w:szCs w:val="22"/>
                <w:lang w:val="es-ES"/>
              </w:rPr>
              <w:t>C</w:t>
            </w:r>
            <w:r w:rsidR="0094522E" w:rsidRPr="00545819">
              <w:rPr>
                <w:rFonts w:ascii="Arial" w:hAnsi="Arial" w:cs="Arial"/>
                <w:sz w:val="22"/>
                <w:szCs w:val="22"/>
                <w:lang w:val="es-ES"/>
              </w:rPr>
              <w:t>oliseo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</w:tr>
    </w:tbl>
    <w:p w:rsidR="004C73C6" w:rsidRDefault="004C73C6" w:rsidP="004C73C6">
      <w:pPr>
        <w:rPr>
          <w:rFonts w:ascii="Arial" w:hAnsi="Arial" w:cs="Arial"/>
          <w:b/>
          <w:bCs/>
          <w:sz w:val="22"/>
          <w:lang w:val="es-ES"/>
        </w:rPr>
      </w:pPr>
      <w:r>
        <w:rPr>
          <w:rFonts w:ascii="Arial" w:hAnsi="Arial" w:cs="Arial"/>
          <w:b/>
          <w:bCs/>
          <w:sz w:val="22"/>
          <w:lang w:val="es-ES"/>
        </w:rPr>
        <w:t>Reflexiones</w:t>
      </w:r>
    </w:p>
    <w:p w:rsidR="00E975A9" w:rsidRDefault="00E975A9" w:rsidP="00E975A9">
      <w:pPr>
        <w:rPr>
          <w:rFonts w:ascii="Arial" w:hAnsi="Arial"/>
          <w:sz w:val="22"/>
          <w:lang w:val="es-ES"/>
        </w:rPr>
      </w:pPr>
    </w:p>
    <w:p w:rsidR="00E975A9" w:rsidRDefault="00E975A9" w:rsidP="00E975A9">
      <w:pPr>
        <w:rPr>
          <w:lang w:val="es-ES"/>
        </w:rPr>
      </w:pPr>
    </w:p>
    <w:p w:rsidR="00B52E93" w:rsidRPr="0095244D" w:rsidRDefault="00B52E93" w:rsidP="006932A3">
      <w:pPr>
        <w:ind w:left="720"/>
        <w:jc w:val="both"/>
        <w:rPr>
          <w:ins w:id="1" w:author="LAPTOP7" w:date="2012-08-03T10:31:00Z"/>
          <w:rFonts w:ascii="Arial" w:hAnsi="Arial" w:cs="Arial"/>
          <w:sz w:val="22"/>
          <w:szCs w:val="22"/>
          <w:lang w:val="es-ES"/>
        </w:rPr>
      </w:pPr>
    </w:p>
    <w:p w:rsidR="00E975A9" w:rsidRPr="00484E36" w:rsidRDefault="00E975A9" w:rsidP="00E975A9">
      <w:pPr>
        <w:rPr>
          <w:sz w:val="22"/>
          <w:szCs w:val="22"/>
          <w:lang w:val="es-ES"/>
        </w:rPr>
      </w:pPr>
    </w:p>
    <w:sectPr w:rsidR="00E975A9" w:rsidRPr="00484E36" w:rsidSect="00DE2EB0">
      <w:pgSz w:w="12240" w:h="15840"/>
      <w:pgMar w:top="1079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17" w:rsidRDefault="007C4A17" w:rsidP="007C4A17">
      <w:r>
        <w:separator/>
      </w:r>
    </w:p>
  </w:endnote>
  <w:endnote w:type="continuationSeparator" w:id="0">
    <w:p w:rsidR="007C4A17" w:rsidRDefault="007C4A17" w:rsidP="007C4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17" w:rsidRDefault="007C4A17" w:rsidP="007C4A17">
      <w:r>
        <w:separator/>
      </w:r>
    </w:p>
  </w:footnote>
  <w:footnote w:type="continuationSeparator" w:id="0">
    <w:p w:rsidR="007C4A17" w:rsidRDefault="007C4A17" w:rsidP="007C4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A69"/>
    <w:multiLevelType w:val="hybridMultilevel"/>
    <w:tmpl w:val="DFF8D0EA"/>
    <w:lvl w:ilvl="0" w:tplc="096CBA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A0AA4"/>
    <w:multiLevelType w:val="hybridMultilevel"/>
    <w:tmpl w:val="ACD4B0E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52403B"/>
    <w:multiLevelType w:val="hybridMultilevel"/>
    <w:tmpl w:val="71206DFE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64D7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CC79E1"/>
    <w:multiLevelType w:val="hybridMultilevel"/>
    <w:tmpl w:val="E28CA494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9702A4"/>
    <w:multiLevelType w:val="hybridMultilevel"/>
    <w:tmpl w:val="ECF885F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3C42BD"/>
    <w:multiLevelType w:val="hybridMultilevel"/>
    <w:tmpl w:val="3DEC142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9D4B2C"/>
    <w:multiLevelType w:val="hybridMultilevel"/>
    <w:tmpl w:val="4C96960C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6CE"/>
    <w:rsid w:val="0001781B"/>
    <w:rsid w:val="000D560D"/>
    <w:rsid w:val="000F0817"/>
    <w:rsid w:val="000F219D"/>
    <w:rsid w:val="00173BFC"/>
    <w:rsid w:val="00192B0F"/>
    <w:rsid w:val="001B12F5"/>
    <w:rsid w:val="001F7755"/>
    <w:rsid w:val="00245952"/>
    <w:rsid w:val="002515C3"/>
    <w:rsid w:val="0025665D"/>
    <w:rsid w:val="00273C18"/>
    <w:rsid w:val="002A5771"/>
    <w:rsid w:val="002A77F1"/>
    <w:rsid w:val="002D4004"/>
    <w:rsid w:val="002D63FC"/>
    <w:rsid w:val="002F2EC6"/>
    <w:rsid w:val="0032276E"/>
    <w:rsid w:val="00335D62"/>
    <w:rsid w:val="0039468F"/>
    <w:rsid w:val="00395226"/>
    <w:rsid w:val="003B0551"/>
    <w:rsid w:val="00402F8B"/>
    <w:rsid w:val="00450227"/>
    <w:rsid w:val="004525C3"/>
    <w:rsid w:val="00452918"/>
    <w:rsid w:val="00456F8F"/>
    <w:rsid w:val="00484E36"/>
    <w:rsid w:val="004C73C6"/>
    <w:rsid w:val="004E604B"/>
    <w:rsid w:val="00545819"/>
    <w:rsid w:val="0059337A"/>
    <w:rsid w:val="00594BEE"/>
    <w:rsid w:val="005A2C76"/>
    <w:rsid w:val="005A4EDE"/>
    <w:rsid w:val="005A673A"/>
    <w:rsid w:val="005D1E44"/>
    <w:rsid w:val="005F1683"/>
    <w:rsid w:val="006257CB"/>
    <w:rsid w:val="00646BC9"/>
    <w:rsid w:val="00663512"/>
    <w:rsid w:val="00683AB8"/>
    <w:rsid w:val="006932A3"/>
    <w:rsid w:val="006E2F02"/>
    <w:rsid w:val="00703323"/>
    <w:rsid w:val="00703C7B"/>
    <w:rsid w:val="007378AB"/>
    <w:rsid w:val="007437D9"/>
    <w:rsid w:val="00760CC8"/>
    <w:rsid w:val="00781725"/>
    <w:rsid w:val="007B4B3B"/>
    <w:rsid w:val="007C4A17"/>
    <w:rsid w:val="007C75D0"/>
    <w:rsid w:val="00887CDF"/>
    <w:rsid w:val="008B3F0B"/>
    <w:rsid w:val="00902AE4"/>
    <w:rsid w:val="00934429"/>
    <w:rsid w:val="009440F8"/>
    <w:rsid w:val="0094522E"/>
    <w:rsid w:val="0095244D"/>
    <w:rsid w:val="009A64D8"/>
    <w:rsid w:val="009C4FA5"/>
    <w:rsid w:val="009D6CC3"/>
    <w:rsid w:val="009D79FA"/>
    <w:rsid w:val="00A0268F"/>
    <w:rsid w:val="00A07DAA"/>
    <w:rsid w:val="00A24D8B"/>
    <w:rsid w:val="00A376D9"/>
    <w:rsid w:val="00A50E4C"/>
    <w:rsid w:val="00A55221"/>
    <w:rsid w:val="00AA4954"/>
    <w:rsid w:val="00AB3131"/>
    <w:rsid w:val="00AB787B"/>
    <w:rsid w:val="00AD6761"/>
    <w:rsid w:val="00AF19B4"/>
    <w:rsid w:val="00AF3224"/>
    <w:rsid w:val="00AF5C8A"/>
    <w:rsid w:val="00B14209"/>
    <w:rsid w:val="00B27978"/>
    <w:rsid w:val="00B31829"/>
    <w:rsid w:val="00B4489E"/>
    <w:rsid w:val="00B52E93"/>
    <w:rsid w:val="00B8291D"/>
    <w:rsid w:val="00B92E85"/>
    <w:rsid w:val="00BD2323"/>
    <w:rsid w:val="00C310A0"/>
    <w:rsid w:val="00C31B54"/>
    <w:rsid w:val="00C56152"/>
    <w:rsid w:val="00C77FC0"/>
    <w:rsid w:val="00C85DE9"/>
    <w:rsid w:val="00C941BF"/>
    <w:rsid w:val="00CF754E"/>
    <w:rsid w:val="00D1222C"/>
    <w:rsid w:val="00D546CE"/>
    <w:rsid w:val="00DC2ED0"/>
    <w:rsid w:val="00DD2AE6"/>
    <w:rsid w:val="00DE2EB0"/>
    <w:rsid w:val="00E44293"/>
    <w:rsid w:val="00E44653"/>
    <w:rsid w:val="00E54476"/>
    <w:rsid w:val="00E60592"/>
    <w:rsid w:val="00E861EA"/>
    <w:rsid w:val="00E975A9"/>
    <w:rsid w:val="00EB1D10"/>
    <w:rsid w:val="00EC045F"/>
    <w:rsid w:val="00EF672E"/>
    <w:rsid w:val="00F2471E"/>
    <w:rsid w:val="00F24AEE"/>
    <w:rsid w:val="00F40278"/>
    <w:rsid w:val="00FC3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45F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EC04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bCs/>
    </w:rPr>
  </w:style>
  <w:style w:type="table" w:styleId="TableGrid">
    <w:name w:val="Table Grid"/>
    <w:basedOn w:val="TableNormal"/>
    <w:rsid w:val="00EC0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C2ED0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nhideWhenUsed/>
    <w:rsid w:val="00AF3224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aliases w:val=" Char Char"/>
    <w:basedOn w:val="DefaultParagraphFont"/>
    <w:link w:val="Header"/>
    <w:rsid w:val="00AF3224"/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E975A9"/>
    <w:rPr>
      <w:rFonts w:ascii="Arial" w:hAnsi="Arial" w:cs="Arial"/>
      <w:b/>
      <w:bCs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C4A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4A17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85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505</Words>
  <Characters>2988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GIMNASIO INGLES</vt:lpstr>
      <vt:lpstr>GIMNASIO INGLES</vt:lpstr>
    </vt:vector>
  </TitlesOfParts>
  <Company>Personal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GIMNASIO INGLES</dc:title>
  <dc:subject/>
  <dc:creator>GIMNASIO INGLES</dc:creator>
  <cp:keywords/>
  <dc:description/>
  <cp:lastModifiedBy>K°2b</cp:lastModifiedBy>
  <cp:revision>34</cp:revision>
  <cp:lastPrinted>2007-07-30T06:28:00Z</cp:lastPrinted>
  <dcterms:created xsi:type="dcterms:W3CDTF">2010-04-20T16:44:00Z</dcterms:created>
  <dcterms:modified xsi:type="dcterms:W3CDTF">2012-08-17T14:52:00Z</dcterms:modified>
</cp:coreProperties>
</file>